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5A4" w:rsidRPr="0084537C" w:rsidRDefault="007A5F70" w:rsidP="00DE75A4">
      <w:pPr>
        <w:pStyle w:val="Web"/>
        <w:widowControl/>
        <w:spacing w:beforeAutospacing="0" w:afterAutospacing="0"/>
        <w:jc w:val="center"/>
        <w:rPr>
          <w:rFonts w:ascii="微軟正黑體" w:eastAsia="微軟正黑體" w:hAnsi="微軟正黑體" w:cs="Arial"/>
          <w:bCs/>
          <w:sz w:val="44"/>
          <w:szCs w:val="44"/>
          <w:lang w:eastAsia="zh-TW"/>
        </w:rPr>
      </w:pPr>
      <w:r w:rsidRPr="0084537C">
        <w:rPr>
          <w:rFonts w:ascii="微軟正黑體" w:eastAsia="微軟正黑體" w:hAnsi="微軟正黑體" w:cs="Arial" w:hint="eastAsia"/>
          <w:bCs/>
          <w:sz w:val="44"/>
          <w:szCs w:val="44"/>
          <w:lang w:eastAsia="zh-TW"/>
        </w:rPr>
        <w:t>中國人壽保險（海外）股份有限公司</w:t>
      </w:r>
    </w:p>
    <w:p w:rsidR="00DE75A4" w:rsidRPr="0084537C" w:rsidRDefault="007A5F70" w:rsidP="00DE75A4">
      <w:pPr>
        <w:pStyle w:val="Web"/>
        <w:widowControl/>
        <w:spacing w:beforeAutospacing="0" w:afterAutospacing="0"/>
        <w:jc w:val="center"/>
        <w:rPr>
          <w:rFonts w:ascii="微軟正黑體" w:eastAsia="微軟正黑體" w:hAnsi="微軟正黑體" w:cs="Arial"/>
          <w:bCs/>
          <w:sz w:val="44"/>
          <w:szCs w:val="44"/>
          <w:lang w:eastAsia="zh-TW"/>
        </w:rPr>
      </w:pPr>
      <w:r w:rsidRPr="0084537C">
        <w:rPr>
          <w:rFonts w:ascii="微軟正黑體" w:eastAsia="微軟正黑體" w:hAnsi="微軟正黑體" w:cs="Arial" w:hint="eastAsia"/>
          <w:bCs/>
          <w:sz w:val="44"/>
          <w:szCs w:val="44"/>
          <w:lang w:eastAsia="zh-TW"/>
        </w:rPr>
        <w:t>香港分公司營運文件處理及掃描外包服務</w:t>
      </w:r>
    </w:p>
    <w:p w:rsidR="00B873E7" w:rsidRPr="0084537C" w:rsidRDefault="007A5F70" w:rsidP="00B873E7">
      <w:pPr>
        <w:pStyle w:val="Default"/>
        <w:jc w:val="center"/>
        <w:rPr>
          <w:rFonts w:ascii="微軟正黑體" w:eastAsia="微軟正黑體" w:hAnsi="微軟正黑體" w:cs="Arial"/>
          <w:b/>
          <w:sz w:val="44"/>
          <w:szCs w:val="44"/>
        </w:rPr>
      </w:pPr>
      <w:r w:rsidRPr="0084537C">
        <w:rPr>
          <w:rFonts w:ascii="微軟正黑體" w:eastAsia="微軟正黑體" w:hAnsi="微軟正黑體" w:cs="Arial" w:hint="eastAsia"/>
          <w:b/>
          <w:sz w:val="44"/>
          <w:szCs w:val="44"/>
        </w:rPr>
        <w:t>招標公告</w:t>
      </w:r>
      <w:bookmarkStart w:id="0" w:name="_GoBack"/>
      <w:bookmarkEnd w:id="0"/>
    </w:p>
    <w:p w:rsidR="00DE75A4" w:rsidRPr="0084537C" w:rsidRDefault="007A5F70" w:rsidP="00B873E7">
      <w:pPr>
        <w:pStyle w:val="Default"/>
        <w:rPr>
          <w:rFonts w:ascii="微軟正黑體" w:eastAsia="微軟正黑體" w:hAnsi="微軟正黑體" w:cs="Arial"/>
          <w:sz w:val="28"/>
          <w:szCs w:val="28"/>
        </w:rPr>
      </w:pPr>
      <w:r w:rsidRPr="0084537C">
        <w:rPr>
          <w:rFonts w:ascii="微軟正黑體" w:eastAsia="微軟正黑體" w:hAnsi="微軟正黑體" w:cs="Arial" w:hint="eastAsia"/>
          <w:sz w:val="28"/>
          <w:szCs w:val="28"/>
        </w:rPr>
        <w:t>各投標人：</w:t>
      </w:r>
    </w:p>
    <w:p w:rsidR="00B873E7" w:rsidRPr="0084537C" w:rsidRDefault="007A5F70" w:rsidP="00DE75A4">
      <w:pPr>
        <w:pStyle w:val="Default"/>
        <w:ind w:firstLineChars="200" w:firstLine="560"/>
        <w:rPr>
          <w:rFonts w:ascii="微軟正黑體" w:eastAsia="微軟正黑體" w:hAnsi="微軟正黑體" w:cs="Arial"/>
          <w:sz w:val="28"/>
          <w:szCs w:val="28"/>
        </w:rPr>
      </w:pPr>
      <w:r w:rsidRPr="0084537C">
        <w:rPr>
          <w:rFonts w:ascii="微軟正黑體" w:eastAsia="微軟正黑體" w:hAnsi="微軟正黑體" w:cs="Arial" w:hint="eastAsia"/>
          <w:sz w:val="28"/>
          <w:szCs w:val="28"/>
        </w:rPr>
        <w:t>中國人壽保險（海外）股份有限公司香港分公司（以下簡稱</w:t>
      </w:r>
      <w:r w:rsidRPr="0084537C">
        <w:rPr>
          <w:rFonts w:ascii="微軟正黑體" w:eastAsia="微軟正黑體" w:hAnsi="微軟正黑體" w:cs="Arial"/>
          <w:sz w:val="28"/>
          <w:szCs w:val="28"/>
        </w:rPr>
        <w:t xml:space="preserve"> “</w:t>
      </w:r>
      <w:r w:rsidRPr="0084537C">
        <w:rPr>
          <w:rFonts w:ascii="微軟正黑體" w:eastAsia="微軟正黑體" w:hAnsi="微軟正黑體" w:cs="Arial" w:hint="eastAsia"/>
          <w:sz w:val="28"/>
          <w:szCs w:val="28"/>
        </w:rPr>
        <w:t>招標人</w:t>
      </w:r>
      <w:r w:rsidRPr="0084537C">
        <w:rPr>
          <w:rFonts w:ascii="微軟正黑體" w:eastAsia="微軟正黑體" w:hAnsi="微軟正黑體" w:cs="Arial"/>
          <w:sz w:val="28"/>
          <w:szCs w:val="28"/>
        </w:rPr>
        <w:t>”</w:t>
      </w:r>
      <w:r w:rsidRPr="0084537C">
        <w:rPr>
          <w:rFonts w:ascii="微軟正黑體" w:eastAsia="微軟正黑體" w:hAnsi="微軟正黑體" w:cs="Arial" w:hint="eastAsia"/>
          <w:sz w:val="28"/>
          <w:szCs w:val="28"/>
        </w:rPr>
        <w:t>）就營運文件處理及掃描外包服務進行公開招標，本專案旨在為招標人提供駐場外包人員處理營運文件日常作業。現誠邀符合資格條件的供應商參與投標，共同助力高效運營。</w:t>
      </w:r>
    </w:p>
    <w:p w:rsidR="00B873E7" w:rsidRPr="0084537C" w:rsidRDefault="007A5F70" w:rsidP="00B873E7">
      <w:pPr>
        <w:pStyle w:val="Default"/>
        <w:rPr>
          <w:rFonts w:ascii="微軟正黑體" w:eastAsia="微軟正黑體" w:hAnsi="微軟正黑體" w:cs="Arial"/>
          <w:sz w:val="28"/>
          <w:szCs w:val="28"/>
          <w:u w:val="single"/>
        </w:rPr>
      </w:pPr>
      <w:r w:rsidRPr="0084537C">
        <w:rPr>
          <w:rFonts w:ascii="微軟正黑體" w:eastAsia="微軟正黑體" w:hAnsi="微軟正黑體" w:cs="Arial" w:hint="eastAsia"/>
          <w:sz w:val="28"/>
          <w:szCs w:val="28"/>
        </w:rPr>
        <w:t>項目名稱：</w:t>
      </w:r>
      <w:r w:rsidR="00092622" w:rsidRPr="0084537C">
        <w:rPr>
          <w:rFonts w:ascii="微軟正黑體" w:eastAsia="微軟正黑體" w:hAnsi="微軟正黑體" w:hint="eastAsia"/>
          <w:sz w:val="28"/>
          <w:szCs w:val="28"/>
          <w:u w:val="single"/>
        </w:rPr>
        <w:t>2026-2028</w:t>
      </w:r>
      <w:r w:rsidR="00092622" w:rsidRPr="0084537C">
        <w:rPr>
          <w:rFonts w:ascii="微軟正黑體" w:eastAsia="微軟正黑體" w:hAnsi="微軟正黑體" w:hint="eastAsia"/>
          <w:sz w:val="28"/>
          <w:szCs w:val="28"/>
          <w:u w:val="single"/>
          <w:lang w:eastAsia="zh-HK"/>
        </w:rPr>
        <w:t>年</w:t>
      </w:r>
      <w:r w:rsidR="00092622" w:rsidRPr="0084537C">
        <w:rPr>
          <w:rFonts w:ascii="微軟正黑體" w:eastAsia="微軟正黑體" w:hAnsi="微軟正黑體" w:hint="eastAsia"/>
          <w:sz w:val="28"/>
          <w:szCs w:val="28"/>
          <w:u w:val="single"/>
        </w:rPr>
        <w:t>港分營運文件處理及掃描外包服務</w:t>
      </w:r>
    </w:p>
    <w:p w:rsidR="00B873E7" w:rsidRPr="0084537C" w:rsidRDefault="007A5F70" w:rsidP="00B873E7">
      <w:pPr>
        <w:pStyle w:val="Default"/>
        <w:rPr>
          <w:rFonts w:ascii="微軟正黑體" w:eastAsia="微軟正黑體" w:hAnsi="微軟正黑體" w:cs="Arial"/>
          <w:b/>
          <w:sz w:val="28"/>
          <w:szCs w:val="28"/>
        </w:rPr>
      </w:pPr>
      <w:r w:rsidRPr="0084537C">
        <w:rPr>
          <w:rFonts w:ascii="微軟正黑體" w:eastAsia="微軟正黑體" w:hAnsi="微軟正黑體" w:cs="Arial" w:hint="eastAsia"/>
          <w:b/>
          <w:sz w:val="28"/>
          <w:szCs w:val="28"/>
        </w:rPr>
        <w:t>一、採購內容</w:t>
      </w:r>
    </w:p>
    <w:p w:rsidR="00B873E7" w:rsidRPr="0084537C" w:rsidRDefault="007A5F70" w:rsidP="00641D53">
      <w:pPr>
        <w:pStyle w:val="Default"/>
        <w:ind w:firstLineChars="200" w:firstLine="560"/>
        <w:rPr>
          <w:rFonts w:ascii="微軟正黑體" w:eastAsia="微軟正黑體" w:hAnsi="微軟正黑體" w:cs="Arial"/>
          <w:sz w:val="28"/>
          <w:szCs w:val="28"/>
        </w:rPr>
      </w:pPr>
      <w:r w:rsidRPr="0084537C">
        <w:rPr>
          <w:rFonts w:ascii="微軟正黑體" w:eastAsia="微軟正黑體" w:hAnsi="微軟正黑體" w:cs="Arial" w:hint="eastAsia"/>
          <w:sz w:val="28"/>
          <w:szCs w:val="28"/>
        </w:rPr>
        <w:t>採購</w:t>
      </w:r>
      <w:r w:rsidR="00DD2C8F" w:rsidRPr="0084537C">
        <w:rPr>
          <w:rFonts w:ascii="微軟正黑體" w:eastAsia="微軟正黑體" w:hAnsi="微軟正黑體" w:cs="Arial" w:hint="eastAsia"/>
          <w:sz w:val="28"/>
          <w:szCs w:val="28"/>
        </w:rPr>
        <w:t>2</w:t>
      </w:r>
      <w:r w:rsidR="00DD2C8F" w:rsidRPr="0084537C">
        <w:rPr>
          <w:rFonts w:ascii="微軟正黑體" w:eastAsia="微軟正黑體" w:hAnsi="微軟正黑體" w:cs="Arial"/>
          <w:sz w:val="28"/>
          <w:szCs w:val="28"/>
        </w:rPr>
        <w:t>026年</w:t>
      </w:r>
      <w:r w:rsidR="00DD2C8F" w:rsidRPr="0084537C">
        <w:rPr>
          <w:rFonts w:ascii="微軟正黑體" w:eastAsia="微軟正黑體" w:hAnsi="微軟正黑體" w:cs="Arial" w:hint="eastAsia"/>
          <w:sz w:val="28"/>
          <w:szCs w:val="28"/>
        </w:rPr>
        <w:t>9月1日-</w:t>
      </w:r>
      <w:r w:rsidR="00DD2C8F" w:rsidRPr="0084537C">
        <w:rPr>
          <w:rFonts w:ascii="微軟正黑體" w:eastAsia="微軟正黑體" w:hAnsi="微軟正黑體" w:cs="Arial"/>
          <w:sz w:val="28"/>
          <w:szCs w:val="28"/>
        </w:rPr>
        <w:t>2028年</w:t>
      </w:r>
      <w:r w:rsidR="00DD2C8F" w:rsidRPr="0084537C">
        <w:rPr>
          <w:rFonts w:ascii="微軟正黑體" w:eastAsia="微軟正黑體" w:hAnsi="微軟正黑體" w:cs="Arial" w:hint="eastAsia"/>
          <w:sz w:val="28"/>
          <w:szCs w:val="28"/>
        </w:rPr>
        <w:t>8月3</w:t>
      </w:r>
      <w:r w:rsidR="00DD2C8F" w:rsidRPr="0084537C">
        <w:rPr>
          <w:rFonts w:ascii="微軟正黑體" w:eastAsia="微軟正黑體" w:hAnsi="微軟正黑體" w:cs="Arial"/>
          <w:sz w:val="28"/>
          <w:szCs w:val="28"/>
        </w:rPr>
        <w:t>1日為期</w:t>
      </w:r>
      <w:r w:rsidR="00DD2C8F" w:rsidRPr="0084537C">
        <w:rPr>
          <w:rFonts w:ascii="微軟正黑體" w:eastAsia="微軟正黑體" w:hAnsi="微軟正黑體" w:cs="Arial" w:hint="eastAsia"/>
          <w:sz w:val="28"/>
          <w:szCs w:val="28"/>
        </w:rPr>
        <w:t>2年的</w:t>
      </w:r>
      <w:r w:rsidRPr="0084537C">
        <w:rPr>
          <w:rFonts w:ascii="微軟正黑體" w:eastAsia="微軟正黑體" w:hAnsi="微軟正黑體" w:cs="Arial" w:hint="eastAsia"/>
          <w:sz w:val="28"/>
          <w:szCs w:val="28"/>
        </w:rPr>
        <w:t>駐場外包服務，由供應商提供駐場外包人員處理日常文件</w:t>
      </w:r>
      <w:r w:rsidR="00DD2C8F" w:rsidRPr="0084537C">
        <w:rPr>
          <w:rFonts w:ascii="微軟正黑體" w:eastAsia="微軟正黑體" w:hAnsi="微軟正黑體" w:cs="Arial" w:hint="eastAsia"/>
          <w:sz w:val="28"/>
          <w:szCs w:val="28"/>
        </w:rPr>
        <w:t>交收</w:t>
      </w:r>
      <w:r w:rsidRPr="0084537C">
        <w:rPr>
          <w:rFonts w:ascii="微軟正黑體" w:eastAsia="微軟正黑體" w:hAnsi="微軟正黑體" w:cs="Arial" w:hint="eastAsia"/>
          <w:sz w:val="28"/>
          <w:szCs w:val="28"/>
        </w:rPr>
        <w:t>、分類、掃描、歸檔、保單列印</w:t>
      </w:r>
      <w:r w:rsidR="00DD2C8F" w:rsidRPr="0084537C">
        <w:rPr>
          <w:rFonts w:ascii="微軟正黑體" w:eastAsia="微軟正黑體" w:hAnsi="微軟正黑體" w:cs="Arial" w:hint="eastAsia"/>
          <w:sz w:val="28"/>
          <w:szCs w:val="28"/>
        </w:rPr>
        <w:t>檢查</w:t>
      </w:r>
      <w:r w:rsidRPr="0084537C">
        <w:rPr>
          <w:rFonts w:ascii="微軟正黑體" w:eastAsia="微軟正黑體" w:hAnsi="微軟正黑體" w:cs="Arial" w:hint="eastAsia"/>
          <w:sz w:val="28"/>
          <w:szCs w:val="28"/>
        </w:rPr>
        <w:t>及寄送工作。</w:t>
      </w:r>
    </w:p>
    <w:p w:rsidR="00B873E7" w:rsidRPr="0084537C" w:rsidRDefault="007A5F70" w:rsidP="00B873E7">
      <w:pPr>
        <w:pStyle w:val="Default"/>
        <w:rPr>
          <w:rFonts w:ascii="微軟正黑體" w:eastAsia="微軟正黑體" w:hAnsi="微軟正黑體" w:cs="Arial"/>
          <w:b/>
          <w:sz w:val="28"/>
          <w:szCs w:val="28"/>
        </w:rPr>
      </w:pPr>
      <w:r w:rsidRPr="0084537C">
        <w:rPr>
          <w:rFonts w:ascii="微軟正黑體" w:eastAsia="微軟正黑體" w:hAnsi="微軟正黑體" w:cs="Arial" w:hint="eastAsia"/>
          <w:b/>
          <w:sz w:val="28"/>
          <w:szCs w:val="28"/>
        </w:rPr>
        <w:t>二、招標文件內容的獲取</w:t>
      </w:r>
    </w:p>
    <w:p w:rsidR="00B873E7" w:rsidRPr="00094C6A" w:rsidRDefault="007A5F70" w:rsidP="00641D53">
      <w:pPr>
        <w:pStyle w:val="Default"/>
        <w:ind w:firstLineChars="200" w:firstLine="560"/>
        <w:rPr>
          <w:rFonts w:ascii="微軟正黑體" w:eastAsia="微軟正黑體" w:hAnsi="微軟正黑體" w:cs="Arial"/>
          <w:color w:val="auto"/>
          <w:sz w:val="28"/>
          <w:szCs w:val="28"/>
        </w:rPr>
      </w:pPr>
      <w:r w:rsidRPr="0084537C">
        <w:rPr>
          <w:rFonts w:ascii="微軟正黑體" w:eastAsia="微軟正黑體" w:hAnsi="微軟正黑體" w:cs="Arial" w:hint="eastAsia"/>
          <w:sz w:val="28"/>
          <w:szCs w:val="28"/>
        </w:rPr>
        <w:t>凡有意參加投標者，請</w:t>
      </w:r>
      <w:r w:rsidRPr="00094C6A">
        <w:rPr>
          <w:rFonts w:ascii="微軟正黑體" w:eastAsia="微軟正黑體" w:hAnsi="微軟正黑體" w:cs="Arial" w:hint="eastAsia"/>
          <w:color w:val="auto"/>
          <w:sz w:val="28"/>
          <w:szCs w:val="28"/>
        </w:rPr>
        <w:t>自招標公告發佈之日起至</w:t>
      </w:r>
      <w:r w:rsidR="00FD6650" w:rsidRPr="00094C6A">
        <w:rPr>
          <w:rFonts w:ascii="微軟正黑體" w:eastAsia="微軟正黑體" w:hAnsi="微軟正黑體" w:cs="Arial"/>
          <w:color w:val="auto"/>
          <w:sz w:val="28"/>
          <w:szCs w:val="28"/>
        </w:rPr>
        <w:t>2026</w:t>
      </w:r>
      <w:r w:rsidR="00FD6650" w:rsidRPr="00094C6A">
        <w:rPr>
          <w:rFonts w:ascii="微軟正黑體" w:eastAsia="微軟正黑體" w:hAnsi="微軟正黑體" w:cs="Arial" w:hint="eastAsia"/>
          <w:color w:val="auto"/>
          <w:sz w:val="28"/>
          <w:szCs w:val="28"/>
        </w:rPr>
        <w:t>年</w:t>
      </w:r>
      <w:r w:rsidR="00FD6650" w:rsidRPr="00094C6A">
        <w:rPr>
          <w:rFonts w:ascii="微軟正黑體" w:eastAsia="微軟正黑體" w:hAnsi="微軟正黑體" w:cs="Arial"/>
          <w:color w:val="auto"/>
          <w:sz w:val="28"/>
          <w:szCs w:val="28"/>
        </w:rPr>
        <w:t>3</w:t>
      </w:r>
      <w:r w:rsidR="00FD6650" w:rsidRPr="00094C6A">
        <w:rPr>
          <w:rFonts w:ascii="微軟正黑體" w:eastAsia="微軟正黑體" w:hAnsi="微軟正黑體" w:cs="Arial" w:hint="eastAsia"/>
          <w:color w:val="auto"/>
          <w:sz w:val="28"/>
          <w:szCs w:val="28"/>
        </w:rPr>
        <w:t>月</w:t>
      </w:r>
      <w:r w:rsidR="00177B9F">
        <w:rPr>
          <w:rFonts w:ascii="微軟正黑體" w:eastAsia="微軟正黑體" w:hAnsi="微軟正黑體" w:cs="Arial"/>
          <w:color w:val="auto"/>
          <w:sz w:val="28"/>
          <w:szCs w:val="28"/>
        </w:rPr>
        <w:t>18</w:t>
      </w:r>
      <w:r w:rsidRPr="00094C6A">
        <w:rPr>
          <w:rFonts w:ascii="微軟正黑體" w:eastAsia="微軟正黑體" w:hAnsi="微軟正黑體" w:cs="Arial" w:hint="eastAsia"/>
          <w:color w:val="auto"/>
          <w:sz w:val="28"/>
          <w:szCs w:val="28"/>
        </w:rPr>
        <w:t>日</w:t>
      </w:r>
      <w:r w:rsidR="006A4852" w:rsidRPr="00094C6A">
        <w:rPr>
          <w:rFonts w:ascii="微軟正黑體" w:eastAsia="微軟正黑體" w:hAnsi="微軟正黑體" w:cs="Arial" w:hint="eastAsia"/>
          <w:color w:val="auto"/>
          <w:sz w:val="28"/>
          <w:szCs w:val="28"/>
        </w:rPr>
        <w:t>上午9</w:t>
      </w:r>
      <w:r w:rsidRPr="00094C6A">
        <w:rPr>
          <w:rFonts w:ascii="微軟正黑體" w:eastAsia="微軟正黑體" w:hAnsi="微軟正黑體" w:cs="Arial"/>
          <w:color w:val="auto"/>
          <w:sz w:val="28"/>
          <w:szCs w:val="28"/>
        </w:rPr>
        <w:t>:</w:t>
      </w:r>
      <w:r w:rsidR="006A4852" w:rsidRPr="00094C6A">
        <w:rPr>
          <w:rFonts w:ascii="微軟正黑體" w:eastAsia="微軟正黑體" w:hAnsi="微軟正黑體" w:cs="Arial"/>
          <w:color w:val="auto"/>
          <w:sz w:val="28"/>
          <w:szCs w:val="28"/>
        </w:rPr>
        <w:t>3</w:t>
      </w:r>
      <w:r w:rsidRPr="00094C6A">
        <w:rPr>
          <w:rFonts w:ascii="微軟正黑體" w:eastAsia="微軟正黑體" w:hAnsi="微軟正黑體" w:cs="Arial"/>
          <w:color w:val="auto"/>
          <w:sz w:val="28"/>
          <w:szCs w:val="28"/>
        </w:rPr>
        <w:t>0</w:t>
      </w:r>
      <w:r w:rsidRPr="00094C6A">
        <w:rPr>
          <w:rFonts w:ascii="微軟正黑體" w:eastAsia="微軟正黑體" w:hAnsi="微軟正黑體" w:cs="Arial" w:hint="eastAsia"/>
          <w:color w:val="auto"/>
          <w:sz w:val="28"/>
          <w:szCs w:val="28"/>
        </w:rPr>
        <w:t>前，以電郵形式提供彩色營業執照副本（加蓋投標人公章）、公司背景介紹、聯絡方式發送至下列招標聯絡人郵箱進行報名登記。</w:t>
      </w:r>
    </w:p>
    <w:p w:rsidR="00177B9F" w:rsidRDefault="00177B9F">
      <w:pPr>
        <w:widowControl/>
        <w:rPr>
          <w:ins w:id="1" w:author="陳潔心" w:date="2026-02-23T09:37:00Z"/>
          <w:rFonts w:ascii="微軟正黑體" w:eastAsia="微軟正黑體" w:hAnsi="微軟正黑體" w:cs="Arial"/>
          <w:b/>
          <w:kern w:val="0"/>
          <w:sz w:val="28"/>
          <w:szCs w:val="28"/>
        </w:rPr>
      </w:pPr>
      <w:ins w:id="2" w:author="陳潔心" w:date="2026-02-23T09:37:00Z">
        <w:r>
          <w:rPr>
            <w:rFonts w:ascii="微軟正黑體" w:eastAsia="微軟正黑體" w:hAnsi="微軟正黑體" w:cs="Arial"/>
            <w:b/>
            <w:sz w:val="28"/>
            <w:szCs w:val="28"/>
          </w:rPr>
          <w:br w:type="page"/>
        </w:r>
      </w:ins>
    </w:p>
    <w:p w:rsidR="00B873E7" w:rsidRPr="00094C6A" w:rsidRDefault="007A5F70" w:rsidP="00B873E7">
      <w:pPr>
        <w:pStyle w:val="Default"/>
        <w:rPr>
          <w:rFonts w:ascii="微軟正黑體" w:eastAsia="微軟正黑體" w:hAnsi="微軟正黑體" w:cs="Arial"/>
          <w:b/>
          <w:color w:val="auto"/>
          <w:sz w:val="28"/>
          <w:szCs w:val="28"/>
        </w:rPr>
      </w:pPr>
      <w:r w:rsidRPr="00094C6A">
        <w:rPr>
          <w:rFonts w:ascii="微軟正黑體" w:eastAsia="微軟正黑體" w:hAnsi="微軟正黑體" w:cs="Arial" w:hint="eastAsia"/>
          <w:b/>
          <w:color w:val="auto"/>
          <w:sz w:val="28"/>
          <w:szCs w:val="28"/>
        </w:rPr>
        <w:lastRenderedPageBreak/>
        <w:t>三、投標文件的遞交</w:t>
      </w:r>
      <w:r w:rsidR="00B873E7" w:rsidRPr="00094C6A">
        <w:rPr>
          <w:rFonts w:ascii="微軟正黑體" w:eastAsia="微軟正黑體" w:hAnsi="微軟正黑體" w:cs="Arial"/>
          <w:b/>
          <w:color w:val="auto"/>
          <w:sz w:val="28"/>
          <w:szCs w:val="28"/>
        </w:rPr>
        <w:t xml:space="preserve"> </w:t>
      </w:r>
    </w:p>
    <w:p w:rsidR="00B873E7" w:rsidRPr="0084537C" w:rsidRDefault="007A5F70" w:rsidP="00641D53">
      <w:pPr>
        <w:pStyle w:val="Default"/>
        <w:ind w:firstLineChars="200" w:firstLine="560"/>
        <w:rPr>
          <w:rFonts w:ascii="微軟正黑體" w:eastAsia="微軟正黑體" w:hAnsi="微軟正黑體" w:cs="Arial"/>
          <w:sz w:val="28"/>
          <w:szCs w:val="28"/>
        </w:rPr>
      </w:pPr>
      <w:r w:rsidRPr="00094C6A">
        <w:rPr>
          <w:rFonts w:ascii="微軟正黑體" w:eastAsia="微軟正黑體" w:hAnsi="微軟正黑體" w:cs="Arial" w:hint="eastAsia"/>
          <w:color w:val="auto"/>
          <w:sz w:val="28"/>
          <w:szCs w:val="28"/>
        </w:rPr>
        <w:t>投標文件遞交截止時間為：</w:t>
      </w:r>
      <w:r w:rsidR="00FD6650" w:rsidRPr="00094C6A">
        <w:rPr>
          <w:rFonts w:ascii="微軟正黑體" w:eastAsia="微軟正黑體" w:hAnsi="微軟正黑體" w:cs="Arial"/>
          <w:color w:val="auto"/>
          <w:sz w:val="28"/>
          <w:szCs w:val="28"/>
        </w:rPr>
        <w:t>2026</w:t>
      </w:r>
      <w:r w:rsidR="00FD6650" w:rsidRPr="00094C6A">
        <w:rPr>
          <w:rFonts w:ascii="微軟正黑體" w:eastAsia="微軟正黑體" w:hAnsi="微軟正黑體" w:cs="Arial" w:hint="eastAsia"/>
          <w:color w:val="auto"/>
          <w:sz w:val="28"/>
          <w:szCs w:val="28"/>
        </w:rPr>
        <w:t>年</w:t>
      </w:r>
      <w:r w:rsidR="00FD6650" w:rsidRPr="00094C6A">
        <w:rPr>
          <w:rFonts w:ascii="微軟正黑體" w:eastAsia="微軟正黑體" w:hAnsi="微軟正黑體" w:cs="Arial"/>
          <w:color w:val="auto"/>
          <w:sz w:val="28"/>
          <w:szCs w:val="28"/>
        </w:rPr>
        <w:t>3</w:t>
      </w:r>
      <w:r w:rsidR="00FD6650" w:rsidRPr="00094C6A">
        <w:rPr>
          <w:rFonts w:ascii="微軟正黑體" w:eastAsia="微軟正黑體" w:hAnsi="微軟正黑體" w:cs="Arial" w:hint="eastAsia"/>
          <w:color w:val="auto"/>
          <w:sz w:val="28"/>
          <w:szCs w:val="28"/>
        </w:rPr>
        <w:t>月</w:t>
      </w:r>
      <w:r w:rsidR="00177B9F">
        <w:rPr>
          <w:rFonts w:ascii="微軟正黑體" w:eastAsia="微軟正黑體" w:hAnsi="微軟正黑體" w:cs="Arial"/>
          <w:color w:val="auto"/>
          <w:sz w:val="28"/>
          <w:szCs w:val="28"/>
        </w:rPr>
        <w:t>18</w:t>
      </w:r>
      <w:r w:rsidRPr="00094C6A">
        <w:rPr>
          <w:rFonts w:ascii="微軟正黑體" w:eastAsia="微軟正黑體" w:hAnsi="微軟正黑體" w:cs="Arial" w:hint="eastAsia"/>
          <w:color w:val="auto"/>
          <w:sz w:val="28"/>
          <w:szCs w:val="28"/>
        </w:rPr>
        <w:t>日</w:t>
      </w:r>
      <w:r w:rsidR="006A4852" w:rsidRPr="00094C6A">
        <w:rPr>
          <w:rFonts w:ascii="微軟正黑體" w:eastAsia="微軟正黑體" w:hAnsi="微軟正黑體" w:cs="Arial" w:hint="eastAsia"/>
          <w:color w:val="auto"/>
          <w:sz w:val="28"/>
          <w:szCs w:val="28"/>
        </w:rPr>
        <w:t>上午9</w:t>
      </w:r>
      <w:r w:rsidR="006A4852" w:rsidRPr="00094C6A">
        <w:rPr>
          <w:rFonts w:ascii="微軟正黑體" w:eastAsia="微軟正黑體" w:hAnsi="微軟正黑體" w:cs="Arial"/>
          <w:color w:val="auto"/>
          <w:sz w:val="28"/>
          <w:szCs w:val="28"/>
        </w:rPr>
        <w:t>:30</w:t>
      </w:r>
      <w:r w:rsidRPr="00094C6A">
        <w:rPr>
          <w:rFonts w:ascii="微軟正黑體" w:eastAsia="微軟正黑體" w:hAnsi="微軟正黑體" w:cs="Arial" w:hint="eastAsia"/>
          <w:color w:val="auto"/>
          <w:sz w:val="28"/>
          <w:szCs w:val="28"/>
        </w:rPr>
        <w:t>（</w:t>
      </w:r>
      <w:r w:rsidR="006A4852" w:rsidRPr="00094C6A">
        <w:rPr>
          <w:rFonts w:ascii="微軟正黑體" w:eastAsia="微軟正黑體" w:hAnsi="微軟正黑體" w:cs="Arial" w:hint="eastAsia"/>
          <w:color w:val="auto"/>
          <w:sz w:val="28"/>
          <w:szCs w:val="28"/>
        </w:rPr>
        <w:t>香港</w:t>
      </w:r>
      <w:r w:rsidRPr="00094C6A">
        <w:rPr>
          <w:rFonts w:ascii="微軟正黑體" w:eastAsia="微軟正黑體" w:hAnsi="微軟正黑體" w:cs="Arial" w:hint="eastAsia"/>
          <w:color w:val="auto"/>
          <w:sz w:val="28"/>
          <w:szCs w:val="28"/>
        </w:rPr>
        <w:t>時間，下</w:t>
      </w:r>
      <w:r w:rsidRPr="0084537C">
        <w:rPr>
          <w:rFonts w:ascii="微軟正黑體" w:eastAsia="微軟正黑體" w:hAnsi="微軟正黑體" w:cs="Arial" w:hint="eastAsia"/>
          <w:sz w:val="28"/>
          <w:szCs w:val="28"/>
        </w:rPr>
        <w:t>同），逾期送達的或者未送達指定地點的投標</w:t>
      </w:r>
      <w:r w:rsidR="006A4852" w:rsidRPr="0084537C">
        <w:rPr>
          <w:rFonts w:ascii="微軟正黑體" w:eastAsia="微軟正黑體" w:hAnsi="微軟正黑體" w:cs="Arial" w:hint="eastAsia"/>
          <w:sz w:val="28"/>
          <w:szCs w:val="28"/>
        </w:rPr>
        <w:t>箱</w:t>
      </w:r>
      <w:r w:rsidRPr="0084537C">
        <w:rPr>
          <w:rFonts w:ascii="微軟正黑體" w:eastAsia="微軟正黑體" w:hAnsi="微軟正黑體" w:cs="Arial" w:hint="eastAsia"/>
          <w:sz w:val="28"/>
          <w:szCs w:val="28"/>
        </w:rPr>
        <w:t>，招標人不予受理。</w:t>
      </w:r>
    </w:p>
    <w:p w:rsidR="00B873E7" w:rsidRPr="0084537C" w:rsidRDefault="007A5F70" w:rsidP="00641D53">
      <w:pPr>
        <w:pStyle w:val="Default"/>
        <w:ind w:firstLineChars="200" w:firstLine="560"/>
        <w:rPr>
          <w:rFonts w:ascii="微軟正黑體" w:eastAsia="微軟正黑體" w:hAnsi="微軟正黑體" w:cs="Arial"/>
          <w:sz w:val="28"/>
          <w:szCs w:val="28"/>
        </w:rPr>
      </w:pPr>
      <w:r w:rsidRPr="0084537C">
        <w:rPr>
          <w:rFonts w:ascii="微軟正黑體" w:eastAsia="微軟正黑體" w:hAnsi="微軟正黑體" w:cs="Arial" w:hint="eastAsia"/>
          <w:sz w:val="28"/>
          <w:szCs w:val="28"/>
        </w:rPr>
        <w:t>投標</w:t>
      </w:r>
      <w:r w:rsidR="006A4852" w:rsidRPr="0084537C">
        <w:rPr>
          <w:rFonts w:ascii="微軟正黑體" w:eastAsia="微軟正黑體" w:hAnsi="微軟正黑體" w:cs="Arial" w:hint="eastAsia"/>
          <w:sz w:val="28"/>
          <w:szCs w:val="28"/>
        </w:rPr>
        <w:t>文件</w:t>
      </w:r>
      <w:r w:rsidRPr="0084537C">
        <w:rPr>
          <w:rFonts w:ascii="微軟正黑體" w:eastAsia="微軟正黑體" w:hAnsi="微軟正黑體" w:cs="Arial" w:hint="eastAsia"/>
          <w:sz w:val="28"/>
          <w:szCs w:val="28"/>
        </w:rPr>
        <w:t>遞交方式：密封遞交至香港灣仔軒尼詩道</w:t>
      </w:r>
      <w:r w:rsidRPr="0084537C">
        <w:rPr>
          <w:rFonts w:ascii="微軟正黑體" w:eastAsia="微軟正黑體" w:hAnsi="微軟正黑體" w:cs="Arial"/>
          <w:sz w:val="28"/>
          <w:szCs w:val="28"/>
        </w:rPr>
        <w:t>313</w:t>
      </w:r>
      <w:r w:rsidRPr="0084537C">
        <w:rPr>
          <w:rFonts w:ascii="微軟正黑體" w:eastAsia="微軟正黑體" w:hAnsi="微軟正黑體" w:cs="Arial" w:hint="eastAsia"/>
          <w:sz w:val="28"/>
          <w:szCs w:val="28"/>
        </w:rPr>
        <w:t>號中國人壽大廈</w:t>
      </w:r>
      <w:r w:rsidRPr="0084537C">
        <w:rPr>
          <w:rFonts w:ascii="微軟正黑體" w:eastAsia="微軟正黑體" w:hAnsi="微軟正黑體" w:cs="Arial"/>
          <w:sz w:val="28"/>
          <w:szCs w:val="28"/>
        </w:rPr>
        <w:t>24</w:t>
      </w:r>
      <w:r w:rsidRPr="0084537C">
        <w:rPr>
          <w:rFonts w:ascii="微軟正黑體" w:eastAsia="微軟正黑體" w:hAnsi="微軟正黑體" w:cs="Arial" w:hint="eastAsia"/>
          <w:sz w:val="28"/>
          <w:szCs w:val="28"/>
        </w:rPr>
        <w:t>樓投標箱。</w:t>
      </w:r>
    </w:p>
    <w:p w:rsidR="00B873E7" w:rsidRPr="0084537C" w:rsidRDefault="007A5F70" w:rsidP="00B873E7">
      <w:pPr>
        <w:pStyle w:val="Default"/>
        <w:rPr>
          <w:rFonts w:ascii="微軟正黑體" w:eastAsia="微軟正黑體" w:hAnsi="微軟正黑體" w:cs="Arial"/>
          <w:b/>
          <w:sz w:val="28"/>
          <w:szCs w:val="28"/>
        </w:rPr>
      </w:pPr>
      <w:r w:rsidRPr="0084537C">
        <w:rPr>
          <w:rFonts w:ascii="微軟正黑體" w:eastAsia="微軟正黑體" w:hAnsi="微軟正黑體" w:cs="Arial" w:hint="eastAsia"/>
          <w:b/>
          <w:sz w:val="28"/>
          <w:szCs w:val="28"/>
        </w:rPr>
        <w:t>四、投標人資格要求</w:t>
      </w:r>
    </w:p>
    <w:p w:rsidR="00B873E7" w:rsidRPr="0084537C" w:rsidRDefault="007A5F70" w:rsidP="00641D53">
      <w:pPr>
        <w:pStyle w:val="Default"/>
        <w:ind w:firstLineChars="200" w:firstLine="560"/>
        <w:rPr>
          <w:rFonts w:ascii="微軟正黑體" w:eastAsia="微軟正黑體" w:hAnsi="微軟正黑體" w:cs="Arial"/>
          <w:sz w:val="28"/>
          <w:szCs w:val="28"/>
        </w:rPr>
      </w:pPr>
      <w:r w:rsidRPr="0084537C">
        <w:rPr>
          <w:rFonts w:ascii="微軟正黑體" w:eastAsia="微軟正黑體" w:hAnsi="微軟正黑體" w:cs="Arial" w:hint="eastAsia"/>
          <w:sz w:val="28"/>
          <w:szCs w:val="28"/>
        </w:rPr>
        <w:t>（一）具有獨立承擔民事責任的能力；</w:t>
      </w:r>
    </w:p>
    <w:p w:rsidR="00B873E7" w:rsidRPr="0084537C" w:rsidRDefault="007A5F70" w:rsidP="00641D53">
      <w:pPr>
        <w:pStyle w:val="Default"/>
        <w:ind w:firstLineChars="200" w:firstLine="560"/>
        <w:rPr>
          <w:rFonts w:ascii="微軟正黑體" w:eastAsia="微軟正黑體" w:hAnsi="微軟正黑體" w:cs="Arial"/>
          <w:sz w:val="28"/>
          <w:szCs w:val="28"/>
        </w:rPr>
      </w:pPr>
      <w:r w:rsidRPr="0084537C">
        <w:rPr>
          <w:rFonts w:ascii="微軟正黑體" w:eastAsia="微軟正黑體" w:hAnsi="微軟正黑體" w:cs="Arial" w:hint="eastAsia"/>
          <w:sz w:val="28"/>
          <w:szCs w:val="28"/>
        </w:rPr>
        <w:t>（二）有良好的商業信譽和健全的財務會計制度；</w:t>
      </w:r>
    </w:p>
    <w:p w:rsidR="00B873E7" w:rsidRPr="0084537C" w:rsidRDefault="007A5F70" w:rsidP="00641D53">
      <w:pPr>
        <w:pStyle w:val="Default"/>
        <w:ind w:firstLineChars="200" w:firstLine="560"/>
        <w:rPr>
          <w:rFonts w:ascii="微軟正黑體" w:eastAsia="微軟正黑體" w:hAnsi="微軟正黑體" w:cs="Arial"/>
          <w:sz w:val="28"/>
          <w:szCs w:val="28"/>
        </w:rPr>
      </w:pPr>
      <w:r w:rsidRPr="0084537C">
        <w:rPr>
          <w:rFonts w:ascii="微軟正黑體" w:eastAsia="微軟正黑體" w:hAnsi="微軟正黑體" w:cs="Arial" w:hint="eastAsia"/>
          <w:sz w:val="28"/>
          <w:szCs w:val="28"/>
        </w:rPr>
        <w:t>（三）具有履行合同所必需的資質和能力，最近</w:t>
      </w:r>
      <w:r w:rsidRPr="0084537C">
        <w:rPr>
          <w:rFonts w:ascii="微軟正黑體" w:eastAsia="微軟正黑體" w:hAnsi="微軟正黑體" w:cs="Arial"/>
          <w:sz w:val="28"/>
          <w:szCs w:val="28"/>
        </w:rPr>
        <w:t>3</w:t>
      </w:r>
      <w:r w:rsidRPr="0084537C">
        <w:rPr>
          <w:rFonts w:ascii="微軟正黑體" w:eastAsia="微軟正黑體" w:hAnsi="微軟正黑體" w:cs="Arial" w:hint="eastAsia"/>
          <w:sz w:val="28"/>
          <w:szCs w:val="28"/>
        </w:rPr>
        <w:t>年有相關金融保險行業駐場外包經驗（提供俱體公司名稱）；</w:t>
      </w:r>
    </w:p>
    <w:p w:rsidR="00B873E7" w:rsidRPr="0084537C" w:rsidRDefault="007A5F70" w:rsidP="00641D53">
      <w:pPr>
        <w:pStyle w:val="Default"/>
        <w:ind w:firstLineChars="200" w:firstLine="560"/>
        <w:rPr>
          <w:rFonts w:ascii="微軟正黑體" w:eastAsia="微軟正黑體" w:hAnsi="微軟正黑體" w:cs="Arial"/>
          <w:sz w:val="28"/>
          <w:szCs w:val="28"/>
        </w:rPr>
      </w:pPr>
      <w:r w:rsidRPr="0084537C">
        <w:rPr>
          <w:rFonts w:ascii="微軟正黑體" w:eastAsia="微軟正黑體" w:hAnsi="微軟正黑體" w:cs="Arial" w:hint="eastAsia"/>
          <w:sz w:val="28"/>
          <w:szCs w:val="28"/>
        </w:rPr>
        <w:t>（四）參加本次投標活動前</w:t>
      </w:r>
      <w:r w:rsidRPr="0084537C">
        <w:rPr>
          <w:rFonts w:ascii="微軟正黑體" w:eastAsia="微軟正黑體" w:hAnsi="微軟正黑體" w:cs="Arial"/>
          <w:sz w:val="28"/>
          <w:szCs w:val="28"/>
        </w:rPr>
        <w:t>3</w:t>
      </w:r>
      <w:r w:rsidRPr="0084537C">
        <w:rPr>
          <w:rFonts w:ascii="微軟正黑體" w:eastAsia="微軟正黑體" w:hAnsi="微軟正黑體" w:cs="Arial" w:hint="eastAsia"/>
          <w:sz w:val="28"/>
          <w:szCs w:val="28"/>
        </w:rPr>
        <w:t>年內，在經營活動中，沒有重大違法記錄；</w:t>
      </w:r>
    </w:p>
    <w:p w:rsidR="00B873E7" w:rsidRPr="0084537C" w:rsidRDefault="007A5F70" w:rsidP="00641D53">
      <w:pPr>
        <w:pStyle w:val="Default"/>
        <w:ind w:firstLineChars="200" w:firstLine="560"/>
        <w:rPr>
          <w:rFonts w:ascii="微軟正黑體" w:eastAsia="微軟正黑體" w:hAnsi="微軟正黑體" w:cs="Arial"/>
          <w:sz w:val="28"/>
          <w:szCs w:val="28"/>
        </w:rPr>
      </w:pPr>
      <w:r w:rsidRPr="0084537C">
        <w:rPr>
          <w:rFonts w:ascii="微軟正黑體" w:eastAsia="微軟正黑體" w:hAnsi="微軟正黑體" w:cs="Arial" w:hint="eastAsia"/>
          <w:sz w:val="28"/>
          <w:szCs w:val="28"/>
        </w:rPr>
        <w:t>（五）本項目不接受聯合投標以及分包、轉包。</w:t>
      </w:r>
    </w:p>
    <w:p w:rsidR="00B873E7" w:rsidRPr="0084537C" w:rsidRDefault="007A5F70" w:rsidP="00B873E7">
      <w:pPr>
        <w:pStyle w:val="Default"/>
        <w:rPr>
          <w:rFonts w:ascii="微軟正黑體" w:eastAsia="微軟正黑體" w:hAnsi="微軟正黑體" w:cs="Arial"/>
          <w:b/>
          <w:sz w:val="28"/>
          <w:szCs w:val="28"/>
        </w:rPr>
      </w:pPr>
      <w:r w:rsidRPr="0084537C">
        <w:rPr>
          <w:rFonts w:ascii="微軟正黑體" w:eastAsia="微軟正黑體" w:hAnsi="微軟正黑體" w:cs="Arial" w:hint="eastAsia"/>
          <w:b/>
          <w:sz w:val="28"/>
          <w:szCs w:val="28"/>
        </w:rPr>
        <w:t>五、聯絡方式</w:t>
      </w:r>
      <w:r w:rsidR="00B873E7" w:rsidRPr="0084537C">
        <w:rPr>
          <w:rFonts w:ascii="微軟正黑體" w:eastAsia="微軟正黑體" w:hAnsi="微軟正黑體" w:cs="Arial"/>
          <w:b/>
          <w:sz w:val="28"/>
          <w:szCs w:val="28"/>
        </w:rPr>
        <w:t xml:space="preserve"> </w:t>
      </w:r>
    </w:p>
    <w:p w:rsidR="00B873E7" w:rsidRPr="0084537C" w:rsidRDefault="007A5F70" w:rsidP="00641D53">
      <w:pPr>
        <w:pStyle w:val="Default"/>
        <w:ind w:firstLineChars="200" w:firstLine="560"/>
        <w:rPr>
          <w:rFonts w:ascii="微軟正黑體" w:eastAsia="微軟正黑體" w:hAnsi="微軟正黑體" w:cs="Arial"/>
          <w:sz w:val="28"/>
          <w:szCs w:val="28"/>
        </w:rPr>
      </w:pPr>
      <w:r w:rsidRPr="0084537C">
        <w:rPr>
          <w:rFonts w:ascii="微軟正黑體" w:eastAsia="微軟正黑體" w:hAnsi="微軟正黑體" w:cs="Arial" w:hint="eastAsia"/>
          <w:sz w:val="28"/>
          <w:szCs w:val="28"/>
        </w:rPr>
        <w:t>招標人：</w:t>
      </w:r>
      <w:r w:rsidRPr="0084537C">
        <w:rPr>
          <w:rFonts w:ascii="微軟正黑體" w:eastAsia="微軟正黑體" w:hAnsi="微軟正黑體" w:cs="Arial"/>
          <w:sz w:val="28"/>
          <w:szCs w:val="28"/>
        </w:rPr>
        <w:tab/>
      </w:r>
      <w:r w:rsidRPr="0084537C">
        <w:rPr>
          <w:rFonts w:ascii="微軟正黑體" w:eastAsia="微軟正黑體" w:hAnsi="微軟正黑體" w:cs="Arial"/>
          <w:sz w:val="28"/>
          <w:szCs w:val="28"/>
        </w:rPr>
        <w:tab/>
      </w:r>
      <w:r w:rsidRPr="0084537C">
        <w:rPr>
          <w:rFonts w:ascii="微軟正黑體" w:eastAsia="微軟正黑體" w:hAnsi="微軟正黑體" w:cs="Arial" w:hint="eastAsia"/>
          <w:sz w:val="28"/>
          <w:szCs w:val="28"/>
        </w:rPr>
        <w:t>中國人壽保險（海外）股份有限公司</w:t>
      </w:r>
      <w:r w:rsidR="00B873E7" w:rsidRPr="0084537C">
        <w:rPr>
          <w:rFonts w:ascii="微軟正黑體" w:eastAsia="微軟正黑體" w:hAnsi="微軟正黑體" w:cs="Arial"/>
          <w:sz w:val="28"/>
          <w:szCs w:val="28"/>
        </w:rPr>
        <w:t xml:space="preserve"> </w:t>
      </w:r>
    </w:p>
    <w:p w:rsidR="00B873E7" w:rsidRPr="0084537C" w:rsidRDefault="007A5F70" w:rsidP="00641D53">
      <w:pPr>
        <w:pStyle w:val="Default"/>
        <w:ind w:firstLineChars="200" w:firstLine="560"/>
        <w:rPr>
          <w:rFonts w:ascii="微軟正黑體" w:eastAsia="微軟正黑體" w:hAnsi="微軟正黑體" w:cs="Arial"/>
          <w:sz w:val="28"/>
          <w:szCs w:val="28"/>
        </w:rPr>
      </w:pPr>
      <w:r w:rsidRPr="0084537C">
        <w:rPr>
          <w:rFonts w:ascii="微軟正黑體" w:eastAsia="微軟正黑體" w:hAnsi="微軟正黑體" w:cs="Arial" w:hint="eastAsia"/>
          <w:sz w:val="28"/>
          <w:szCs w:val="28"/>
        </w:rPr>
        <w:t>地址：</w:t>
      </w:r>
      <w:r w:rsidRPr="0084537C">
        <w:rPr>
          <w:rFonts w:ascii="微軟正黑體" w:eastAsia="微軟正黑體" w:hAnsi="微軟正黑體" w:cs="Arial"/>
          <w:sz w:val="28"/>
          <w:szCs w:val="28"/>
        </w:rPr>
        <w:tab/>
      </w:r>
      <w:r w:rsidRPr="0084537C">
        <w:rPr>
          <w:rFonts w:ascii="微軟正黑體" w:eastAsia="微軟正黑體" w:hAnsi="微軟正黑體" w:cs="Arial"/>
          <w:sz w:val="28"/>
          <w:szCs w:val="28"/>
        </w:rPr>
        <w:tab/>
      </w:r>
      <w:r w:rsidRPr="0084537C">
        <w:rPr>
          <w:rFonts w:ascii="微軟正黑體" w:eastAsia="微軟正黑體" w:hAnsi="微軟正黑體" w:cs="Arial"/>
          <w:sz w:val="28"/>
          <w:szCs w:val="28"/>
        </w:rPr>
        <w:tab/>
      </w:r>
      <w:r w:rsidRPr="0084537C">
        <w:rPr>
          <w:rFonts w:ascii="微軟正黑體" w:eastAsia="微軟正黑體" w:hAnsi="微軟正黑體" w:cs="Arial" w:hint="eastAsia"/>
          <w:sz w:val="28"/>
          <w:szCs w:val="28"/>
        </w:rPr>
        <w:t>香港灣仔軒尼詩道</w:t>
      </w:r>
      <w:r w:rsidRPr="0084537C">
        <w:rPr>
          <w:rFonts w:ascii="微軟正黑體" w:eastAsia="微軟正黑體" w:hAnsi="微軟正黑體" w:cs="Arial"/>
          <w:sz w:val="28"/>
          <w:szCs w:val="28"/>
        </w:rPr>
        <w:t>313</w:t>
      </w:r>
      <w:r w:rsidRPr="0084537C">
        <w:rPr>
          <w:rFonts w:ascii="微軟正黑體" w:eastAsia="微軟正黑體" w:hAnsi="微軟正黑體" w:cs="Arial" w:hint="eastAsia"/>
          <w:sz w:val="28"/>
          <w:szCs w:val="28"/>
        </w:rPr>
        <w:t>號中國人壽大廈</w:t>
      </w:r>
      <w:r w:rsidRPr="0084537C">
        <w:rPr>
          <w:rFonts w:ascii="微軟正黑體" w:eastAsia="微軟正黑體" w:hAnsi="微軟正黑體" w:cs="Arial"/>
          <w:sz w:val="28"/>
          <w:szCs w:val="28"/>
        </w:rPr>
        <w:t>2</w:t>
      </w:r>
      <w:r w:rsidRPr="0084537C">
        <w:rPr>
          <w:rFonts w:ascii="微軟正黑體" w:eastAsia="微軟正黑體" w:hAnsi="微軟正黑體" w:cs="Arial" w:hint="eastAsia"/>
          <w:sz w:val="28"/>
          <w:szCs w:val="28"/>
        </w:rPr>
        <w:t>樓</w:t>
      </w:r>
    </w:p>
    <w:p w:rsidR="00B873E7" w:rsidRPr="0084537C" w:rsidRDefault="007A5F70" w:rsidP="00641D53">
      <w:pPr>
        <w:pStyle w:val="Default"/>
        <w:ind w:firstLineChars="200" w:firstLine="560"/>
        <w:rPr>
          <w:rFonts w:ascii="微軟正黑體" w:eastAsia="微軟正黑體" w:hAnsi="微軟正黑體" w:cs="Arial"/>
          <w:sz w:val="28"/>
          <w:szCs w:val="28"/>
        </w:rPr>
      </w:pPr>
      <w:r w:rsidRPr="0084537C">
        <w:rPr>
          <w:rFonts w:ascii="微軟正黑體" w:eastAsia="微軟正黑體" w:hAnsi="微軟正黑體" w:cs="Arial" w:hint="eastAsia"/>
          <w:sz w:val="28"/>
          <w:szCs w:val="28"/>
        </w:rPr>
        <w:t>聯絡人：</w:t>
      </w:r>
      <w:r w:rsidRPr="0084537C">
        <w:rPr>
          <w:rFonts w:ascii="微軟正黑體" w:eastAsia="微軟正黑體" w:hAnsi="微軟正黑體" w:cs="Arial"/>
          <w:sz w:val="28"/>
          <w:szCs w:val="28"/>
        </w:rPr>
        <w:tab/>
      </w:r>
      <w:r w:rsidRPr="0084537C">
        <w:rPr>
          <w:rFonts w:ascii="微軟正黑體" w:eastAsia="微軟正黑體" w:hAnsi="微軟正黑體" w:cs="Arial"/>
          <w:sz w:val="28"/>
          <w:szCs w:val="28"/>
        </w:rPr>
        <w:tab/>
      </w:r>
      <w:r w:rsidRPr="0084537C">
        <w:rPr>
          <w:rFonts w:ascii="微軟正黑體" w:eastAsia="微軟正黑體" w:hAnsi="微軟正黑體" w:cs="Arial" w:hint="eastAsia"/>
          <w:sz w:val="28"/>
          <w:szCs w:val="28"/>
        </w:rPr>
        <w:t>陳小姐</w:t>
      </w:r>
      <w:r w:rsidRPr="0084537C">
        <w:rPr>
          <w:rFonts w:ascii="微軟正黑體" w:eastAsia="微軟正黑體" w:hAnsi="微軟正黑體" w:cs="Arial"/>
          <w:sz w:val="28"/>
          <w:szCs w:val="28"/>
        </w:rPr>
        <w:t xml:space="preserve"> / </w:t>
      </w:r>
      <w:r w:rsidRPr="0084537C">
        <w:rPr>
          <w:rFonts w:ascii="微軟正黑體" w:eastAsia="微軟正黑體" w:hAnsi="微軟正黑體" w:cs="Arial" w:hint="eastAsia"/>
          <w:sz w:val="28"/>
          <w:szCs w:val="28"/>
        </w:rPr>
        <w:t>朴小姐</w:t>
      </w:r>
      <w:r w:rsidR="00B873E7" w:rsidRPr="0084537C">
        <w:rPr>
          <w:rFonts w:ascii="微軟正黑體" w:eastAsia="微軟正黑體" w:hAnsi="微軟正黑體" w:cs="Arial"/>
          <w:sz w:val="28"/>
          <w:szCs w:val="28"/>
        </w:rPr>
        <w:t xml:space="preserve"> </w:t>
      </w:r>
    </w:p>
    <w:p w:rsidR="00B873E7" w:rsidRPr="0084537C" w:rsidRDefault="007A5F70" w:rsidP="00641D53">
      <w:pPr>
        <w:pStyle w:val="Default"/>
        <w:ind w:firstLineChars="200" w:firstLine="560"/>
        <w:rPr>
          <w:rFonts w:ascii="微軟正黑體" w:eastAsia="微軟正黑體" w:hAnsi="微軟正黑體" w:cs="Arial"/>
          <w:sz w:val="28"/>
          <w:szCs w:val="28"/>
        </w:rPr>
      </w:pPr>
      <w:r w:rsidRPr="0084537C">
        <w:rPr>
          <w:rFonts w:ascii="微軟正黑體" w:eastAsia="微軟正黑體" w:hAnsi="微軟正黑體" w:cs="Arial" w:hint="eastAsia"/>
          <w:sz w:val="28"/>
          <w:szCs w:val="28"/>
        </w:rPr>
        <w:t>電話：</w:t>
      </w:r>
      <w:r w:rsidRPr="0084537C">
        <w:rPr>
          <w:rFonts w:ascii="微軟正黑體" w:eastAsia="微軟正黑體" w:hAnsi="微軟正黑體" w:cs="Arial"/>
          <w:sz w:val="28"/>
          <w:szCs w:val="28"/>
        </w:rPr>
        <w:tab/>
      </w:r>
      <w:r w:rsidRPr="0084537C">
        <w:rPr>
          <w:rFonts w:ascii="微軟正黑體" w:eastAsia="微軟正黑體" w:hAnsi="微軟正黑體" w:cs="Arial"/>
          <w:sz w:val="28"/>
          <w:szCs w:val="28"/>
        </w:rPr>
        <w:tab/>
      </w:r>
      <w:r w:rsidRPr="0084537C">
        <w:rPr>
          <w:rFonts w:ascii="微軟正黑體" w:eastAsia="微軟正黑體" w:hAnsi="微軟正黑體" w:cs="Arial"/>
          <w:sz w:val="28"/>
          <w:szCs w:val="28"/>
        </w:rPr>
        <w:tab/>
        <w:t>2831</w:t>
      </w:r>
      <w:r w:rsidR="006A4852" w:rsidRPr="0084537C">
        <w:rPr>
          <w:rFonts w:ascii="微軟正黑體" w:eastAsia="微軟正黑體" w:hAnsi="微軟正黑體" w:cs="Arial"/>
          <w:sz w:val="28"/>
          <w:szCs w:val="28"/>
        </w:rPr>
        <w:t xml:space="preserve"> </w:t>
      </w:r>
      <w:r w:rsidRPr="0084537C">
        <w:rPr>
          <w:rFonts w:ascii="微軟正黑體" w:eastAsia="微軟正黑體" w:hAnsi="微軟正黑體" w:cs="Arial"/>
          <w:sz w:val="28"/>
          <w:szCs w:val="28"/>
        </w:rPr>
        <w:t>5646 / 2831</w:t>
      </w:r>
      <w:r w:rsidR="006A4852" w:rsidRPr="0084537C">
        <w:rPr>
          <w:rFonts w:ascii="微軟正黑體" w:eastAsia="微軟正黑體" w:hAnsi="微軟正黑體" w:cs="Arial"/>
          <w:sz w:val="28"/>
          <w:szCs w:val="28"/>
        </w:rPr>
        <w:t xml:space="preserve"> </w:t>
      </w:r>
      <w:r w:rsidRPr="0084537C">
        <w:rPr>
          <w:rFonts w:ascii="微軟正黑體" w:eastAsia="微軟正黑體" w:hAnsi="微軟正黑體" w:cs="Arial"/>
          <w:sz w:val="28"/>
          <w:szCs w:val="28"/>
        </w:rPr>
        <w:t>7919</w:t>
      </w:r>
      <w:r w:rsidR="00B873E7" w:rsidRPr="0084537C">
        <w:rPr>
          <w:rFonts w:ascii="微軟正黑體" w:eastAsia="微軟正黑體" w:hAnsi="微軟正黑體" w:cs="Arial"/>
          <w:sz w:val="28"/>
          <w:szCs w:val="28"/>
        </w:rPr>
        <w:t xml:space="preserve"> </w:t>
      </w:r>
    </w:p>
    <w:p w:rsidR="00B873E7" w:rsidRPr="0084537C" w:rsidRDefault="007A5F70" w:rsidP="00641D53">
      <w:pPr>
        <w:pStyle w:val="Default"/>
        <w:ind w:firstLineChars="200" w:firstLine="560"/>
        <w:rPr>
          <w:rFonts w:ascii="微軟正黑體" w:eastAsia="微軟正黑體" w:hAnsi="微軟正黑體" w:cs="Arial"/>
          <w:sz w:val="28"/>
          <w:szCs w:val="28"/>
          <w:lang w:eastAsia="zh-HK"/>
        </w:rPr>
      </w:pPr>
      <w:r w:rsidRPr="0084537C">
        <w:rPr>
          <w:rFonts w:ascii="微軟正黑體" w:eastAsia="微軟正黑體" w:hAnsi="微軟正黑體" w:cs="Arial" w:hint="eastAsia"/>
          <w:sz w:val="28"/>
          <w:szCs w:val="28"/>
        </w:rPr>
        <w:t>電子郵件：</w:t>
      </w:r>
      <w:r w:rsidRPr="0084537C">
        <w:rPr>
          <w:rFonts w:ascii="微軟正黑體" w:eastAsia="微軟正黑體" w:hAnsi="微軟正黑體" w:cs="Arial"/>
          <w:sz w:val="28"/>
          <w:szCs w:val="28"/>
        </w:rPr>
        <w:tab/>
      </w:r>
      <w:hyperlink r:id="rId7" w:history="1">
        <w:r w:rsidRPr="0084537C">
          <w:rPr>
            <w:rStyle w:val="a3"/>
            <w:rFonts w:ascii="微軟正黑體" w:eastAsia="微軟正黑體" w:hAnsi="微軟正黑體" w:cs="Arial"/>
            <w:sz w:val="28"/>
            <w:szCs w:val="28"/>
          </w:rPr>
          <w:t>cathykschan@chinalife.com.hk</w:t>
        </w:r>
      </w:hyperlink>
      <w:r w:rsidRPr="0084537C">
        <w:rPr>
          <w:rFonts w:ascii="微軟正黑體" w:eastAsia="微軟正黑體" w:hAnsi="微軟正黑體" w:cs="Arial"/>
          <w:sz w:val="28"/>
          <w:szCs w:val="28"/>
        </w:rPr>
        <w:t xml:space="preserve"> / </w:t>
      </w:r>
      <w:r w:rsidR="00641D53" w:rsidRPr="0084537C">
        <w:rPr>
          <w:rFonts w:ascii="微軟正黑體" w:eastAsia="微軟正黑體" w:hAnsi="微軟正黑體" w:cs="Arial"/>
          <w:sz w:val="28"/>
          <w:szCs w:val="28"/>
          <w:lang w:eastAsia="zh-HK"/>
        </w:rPr>
        <w:br/>
      </w:r>
      <w:r w:rsidRPr="0084537C">
        <w:rPr>
          <w:rFonts w:ascii="微軟正黑體" w:eastAsia="微軟正黑體" w:hAnsi="微軟正黑體" w:cs="Arial"/>
          <w:sz w:val="28"/>
          <w:szCs w:val="28"/>
        </w:rPr>
        <w:tab/>
      </w:r>
      <w:r w:rsidRPr="0084537C">
        <w:rPr>
          <w:rFonts w:ascii="微軟正黑體" w:eastAsia="微軟正黑體" w:hAnsi="微軟正黑體" w:cs="Arial"/>
          <w:sz w:val="28"/>
          <w:szCs w:val="28"/>
        </w:rPr>
        <w:tab/>
      </w:r>
      <w:r w:rsidRPr="0084537C">
        <w:rPr>
          <w:rFonts w:ascii="微軟正黑體" w:eastAsia="微軟正黑體" w:hAnsi="微軟正黑體" w:cs="Arial"/>
          <w:sz w:val="28"/>
          <w:szCs w:val="28"/>
        </w:rPr>
        <w:tab/>
      </w:r>
      <w:r w:rsidRPr="0084537C">
        <w:rPr>
          <w:rFonts w:ascii="微軟正黑體" w:eastAsia="微軟正黑體" w:hAnsi="微軟正黑體" w:cs="Arial"/>
          <w:sz w:val="28"/>
          <w:szCs w:val="28"/>
        </w:rPr>
        <w:tab/>
      </w:r>
      <w:r w:rsidRPr="0084537C">
        <w:rPr>
          <w:rFonts w:ascii="微軟正黑體" w:eastAsia="微軟正黑體" w:hAnsi="微軟正黑體" w:cs="Arial"/>
          <w:sz w:val="28"/>
          <w:szCs w:val="28"/>
        </w:rPr>
        <w:tab/>
      </w:r>
      <w:hyperlink r:id="rId8" w:history="1">
        <w:r w:rsidRPr="0084537C">
          <w:rPr>
            <w:rStyle w:val="a3"/>
            <w:rFonts w:ascii="微軟正黑體" w:eastAsia="微軟正黑體" w:hAnsi="微軟正黑體" w:cs="Arial"/>
            <w:sz w:val="28"/>
            <w:szCs w:val="28"/>
          </w:rPr>
          <w:t>piaohaiyan@chinalife.com.hk</w:t>
        </w:r>
      </w:hyperlink>
    </w:p>
    <w:p w:rsidR="000362C3" w:rsidRPr="0084537C" w:rsidRDefault="007A5F70" w:rsidP="00641D53">
      <w:pPr>
        <w:ind w:firstLineChars="200" w:firstLine="560"/>
        <w:rPr>
          <w:rFonts w:ascii="微軟正黑體" w:eastAsia="微軟正黑體" w:hAnsi="微軟正黑體" w:cs="Arial"/>
        </w:rPr>
      </w:pPr>
      <w:r w:rsidRPr="0084537C">
        <w:rPr>
          <w:rFonts w:ascii="微軟正黑體" w:eastAsia="微軟正黑體" w:hAnsi="微軟正黑體" w:cs="Arial" w:hint="eastAsia"/>
          <w:sz w:val="28"/>
          <w:szCs w:val="28"/>
        </w:rPr>
        <w:t>招標流程、處理流程及相關諮詢或疑問，可通過上述方式聯繫。</w:t>
      </w:r>
    </w:p>
    <w:sectPr w:rsidR="000362C3" w:rsidRPr="0084537C" w:rsidSect="00641D53">
      <w:pgSz w:w="11906" w:h="16838"/>
      <w:pgMar w:top="851" w:right="1440" w:bottom="851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5A4" w:rsidRDefault="00DE75A4" w:rsidP="00DE75A4">
      <w:r>
        <w:separator/>
      </w:r>
    </w:p>
  </w:endnote>
  <w:endnote w:type="continuationSeparator" w:id="0">
    <w:p w:rsidR="00DE75A4" w:rsidRDefault="00DE75A4" w:rsidP="00DE7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よタ.Ш.蔨">
    <w:altName w:val="Arial Unicode MS"/>
    <w:panose1 w:val="00000000000000000000"/>
    <w:charset w:val="86"/>
    <w:family w:val="roman"/>
    <w:notTrueType/>
    <w:pitch w:val="default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5A4" w:rsidRDefault="00DE75A4" w:rsidP="00DE75A4">
      <w:r>
        <w:separator/>
      </w:r>
    </w:p>
  </w:footnote>
  <w:footnote w:type="continuationSeparator" w:id="0">
    <w:p w:rsidR="00DE75A4" w:rsidRDefault="00DE75A4" w:rsidP="00DE75A4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陳潔心">
    <w15:presenceInfo w15:providerId="AD" w15:userId="S-1-5-21-3183478472-3993538696-888081747-137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trackRevisions/>
  <w:defaultTabStop w:val="48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661"/>
    <w:rsid w:val="000362C3"/>
    <w:rsid w:val="00092622"/>
    <w:rsid w:val="00094C6A"/>
    <w:rsid w:val="000E10EF"/>
    <w:rsid w:val="00177B9F"/>
    <w:rsid w:val="002A08FA"/>
    <w:rsid w:val="0030562F"/>
    <w:rsid w:val="00377661"/>
    <w:rsid w:val="00527F50"/>
    <w:rsid w:val="005307DF"/>
    <w:rsid w:val="005E1616"/>
    <w:rsid w:val="00641D53"/>
    <w:rsid w:val="006A4852"/>
    <w:rsid w:val="006F2EC8"/>
    <w:rsid w:val="007A5F70"/>
    <w:rsid w:val="0084537C"/>
    <w:rsid w:val="009D7592"/>
    <w:rsid w:val="00B82CEE"/>
    <w:rsid w:val="00B873E7"/>
    <w:rsid w:val="00BC4D46"/>
    <w:rsid w:val="00BE08BE"/>
    <w:rsid w:val="00DD2C8F"/>
    <w:rsid w:val="00DE75A4"/>
    <w:rsid w:val="00F62220"/>
    <w:rsid w:val="00FD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FEFD7191-2DA0-4CB5-9AD4-7A9B4CB4F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873E7"/>
    <w:pPr>
      <w:widowControl w:val="0"/>
      <w:autoSpaceDE w:val="0"/>
      <w:autoSpaceDN w:val="0"/>
      <w:adjustRightInd w:val="0"/>
    </w:pPr>
    <w:rPr>
      <w:rFonts w:ascii="よタ.Ш.蔨" w:eastAsia="よタ.Ш.蔨" w:cs="よタ.Ш.蔨"/>
      <w:color w:val="000000"/>
      <w:kern w:val="0"/>
      <w:szCs w:val="24"/>
    </w:rPr>
  </w:style>
  <w:style w:type="character" w:styleId="a3">
    <w:name w:val="Hyperlink"/>
    <w:basedOn w:val="a0"/>
    <w:uiPriority w:val="99"/>
    <w:unhideWhenUsed/>
    <w:rsid w:val="00B873E7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DE75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E75A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E75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E75A4"/>
    <w:rPr>
      <w:sz w:val="20"/>
      <w:szCs w:val="20"/>
    </w:rPr>
  </w:style>
  <w:style w:type="paragraph" w:styleId="Web">
    <w:name w:val="Normal (Web)"/>
    <w:basedOn w:val="a"/>
    <w:qFormat/>
    <w:rsid w:val="00DE75A4"/>
    <w:pPr>
      <w:spacing w:beforeAutospacing="1" w:afterAutospacing="1"/>
    </w:pPr>
    <w:rPr>
      <w:rFonts w:cs="Times New Roman"/>
      <w:kern w:val="0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177B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77B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aohaiyan@chinalife.com.h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thykschan@chinalife.com.h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C15AE-EDD3-4647-BD84-F56EA5AC6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陳潔心</dc:creator>
  <cp:keywords/>
  <dc:description/>
  <cp:lastModifiedBy>陳潔心</cp:lastModifiedBy>
  <cp:revision>2</cp:revision>
  <dcterms:created xsi:type="dcterms:W3CDTF">2026-02-23T01:38:00Z</dcterms:created>
  <dcterms:modified xsi:type="dcterms:W3CDTF">2026-02-23T01:38:00Z</dcterms:modified>
</cp:coreProperties>
</file>